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>DICHIARAZIONE SOSTITUTIVA DEL CERTIFICATO DI ISCRIZIONE ALLA CAMERA DI COMMERCIO I</w:t>
      </w:r>
      <w:r w:rsidR="0056333F">
        <w:rPr>
          <w:b/>
          <w:bCs/>
          <w:sz w:val="23"/>
          <w:szCs w:val="23"/>
        </w:rPr>
        <w:t>NDUSTRIA ARTIGIANATO AGRICOLTURA</w:t>
      </w:r>
    </w:p>
    <w:p w:rsidR="00636C6F" w:rsidRDefault="00636C6F" w:rsidP="0005500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(resa ai sensi dell’art. 46 Testo unico delle disposizioni legislative e regolamentari in materia di documentazione amministrativa n. 445/2000).</w:t>
      </w:r>
    </w:p>
    <w:p w:rsidR="00636C6F" w:rsidRDefault="00636C6F" w:rsidP="000B7DB7">
      <w:pPr>
        <w:pStyle w:val="Default"/>
        <w:ind w:left="2832" w:firstLine="708"/>
        <w:rPr>
          <w:b/>
          <w:bCs/>
          <w:sz w:val="20"/>
          <w:szCs w:val="20"/>
        </w:rPr>
      </w:pPr>
      <w:r w:rsidRPr="00587A61">
        <w:rPr>
          <w:b/>
          <w:bCs/>
          <w:sz w:val="20"/>
          <w:szCs w:val="20"/>
          <w:highlight w:val="yellow"/>
        </w:rPr>
        <w:t>Compilare tutte le sezioni</w:t>
      </w:r>
      <w:r w:rsidR="00587A61" w:rsidRPr="00587A61">
        <w:rPr>
          <w:b/>
          <w:bCs/>
          <w:sz w:val="20"/>
          <w:szCs w:val="20"/>
          <w:highlight w:val="yellow"/>
        </w:rPr>
        <w:t xml:space="preserve"> in caratteri dattiloscritti</w:t>
      </w:r>
    </w:p>
    <w:p w:rsidR="00636C6F" w:rsidRPr="000B7DB7" w:rsidRDefault="000C2633" w:rsidP="000B7DB7">
      <w:pPr>
        <w:pStyle w:val="Default"/>
        <w:ind w:left="2832" w:firstLine="708"/>
        <w:rPr>
          <w:b/>
          <w:bCs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31115</wp:posOffset>
                </wp:positionV>
                <wp:extent cx="5267325" cy="409575"/>
                <wp:effectExtent l="9525" t="9525" r="9525" b="9525"/>
                <wp:wrapNone/>
                <wp:docPr id="2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73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/>
                          <w:p w:rsidR="00636C6F" w:rsidRDefault="00636C6F" w:rsidP="002605B0"/>
                          <w:p w:rsidR="00636C6F" w:rsidRDefault="00636C6F" w:rsidP="002605B0"/>
                          <w:p w:rsidR="00636C6F" w:rsidRDefault="00636C6F" w:rsidP="002605B0"/>
                          <w:p w:rsidR="00636C6F" w:rsidRDefault="00636C6F" w:rsidP="002605B0">
                            <w:r>
                              <w:t>Nome__________________________Cognome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84.3pt;margin-top:2.45pt;width:414.75pt;height:32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">
                <v:textbox>
                  <w:txbxContent>
                    <w:p w:rsidR="00636C6F" w:rsidRDefault="00636C6F" w:rsidP="002605B0"/>
                    <w:p w:rsidR="00636C6F" w:rsidRDefault="00636C6F" w:rsidP="002605B0"/>
                    <w:p w:rsidR="00636C6F" w:rsidRDefault="00636C6F" w:rsidP="002605B0"/>
                    <w:p w:rsidR="00636C6F" w:rsidRDefault="00636C6F" w:rsidP="002605B0"/>
                    <w:p w:rsidR="00636C6F" w:rsidRDefault="00636C6F" w:rsidP="002605B0">
                      <w:r>
                        <w:t>Nome__________________________Cognome</w:t>
                      </w:r>
                    </w:p>
                  </w:txbxContent>
                </v:textbox>
              </v:shape>
            </w:pict>
          </mc:Fallback>
        </mc:AlternateContent>
      </w:r>
    </w:p>
    <w:p w:rsidR="00636C6F" w:rsidRDefault="00636C6F" w:rsidP="002605B0">
      <w:pPr>
        <w:pStyle w:val="Default"/>
        <w:rPr>
          <w:sz w:val="20"/>
          <w:szCs w:val="20"/>
        </w:rPr>
      </w:pP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sottoscritt__                                                                                                 </w:t>
      </w:r>
    </w:p>
    <w:p w:rsidR="00636C6F" w:rsidRDefault="000C2633" w:rsidP="002605B0">
      <w:pPr>
        <w:pStyle w:val="Default"/>
        <w:rPr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3661410</wp:posOffset>
                </wp:positionH>
                <wp:positionV relativeFrom="paragraph">
                  <wp:posOffset>111125</wp:posOffset>
                </wp:positionV>
                <wp:extent cx="2962275" cy="333375"/>
                <wp:effectExtent l="9525" t="6350" r="9525" b="12700"/>
                <wp:wrapNone/>
                <wp:docPr id="2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88.3pt;margin-top:8.75pt;width:233.25pt;height:26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">
                <v:textbox>
                  <w:txbxContent>
                    <w:p w:rsidR="00636C6F" w:rsidRDefault="00636C6F" w:rsidP="002605B0"/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111125</wp:posOffset>
                </wp:positionV>
                <wp:extent cx="2419350" cy="333375"/>
                <wp:effectExtent l="9525" t="6350" r="9525" b="1270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0.55pt;margin-top:8.75pt;width:190.5pt;height:26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">
                <v:textbox>
                  <w:txbxContent>
                    <w:p w:rsidR="00636C6F" w:rsidRDefault="00636C6F" w:rsidP="002605B0"/>
                  </w:txbxContent>
                </v:textbox>
              </v:shape>
            </w:pict>
          </mc:Fallback>
        </mc:AlternateContent>
      </w: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nat__ a                                                                          il</w:t>
      </w: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0C2633" w:rsidP="002605B0">
      <w:pPr>
        <w:pStyle w:val="Default"/>
        <w:tabs>
          <w:tab w:val="left" w:pos="6015"/>
        </w:tabs>
        <w:rPr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3661410</wp:posOffset>
                </wp:positionH>
                <wp:positionV relativeFrom="paragraph">
                  <wp:posOffset>79375</wp:posOffset>
                </wp:positionV>
                <wp:extent cx="2905125" cy="333375"/>
                <wp:effectExtent l="9525" t="12065" r="9525" b="6985"/>
                <wp:wrapNone/>
                <wp:docPr id="21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" o:spid="_x0000_s1029" type="#_x0000_t202" style="position:absolute;margin-left:288.3pt;margin-top:6.25pt;width:228.75pt;height:26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">
                <v:textbox>
                  <w:txbxContent>
                    <w:p w:rsidR="00636C6F" w:rsidRDefault="00636C6F" w:rsidP="002605B0"/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794385</wp:posOffset>
                </wp:positionH>
                <wp:positionV relativeFrom="paragraph">
                  <wp:posOffset>83820</wp:posOffset>
                </wp:positionV>
                <wp:extent cx="2266950" cy="333375"/>
                <wp:effectExtent l="9525" t="6985" r="9525" b="12065"/>
                <wp:wrapNone/>
                <wp:docPr id="20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>
                            <w:r>
                              <w:t xml:space="preserve">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" o:spid="_x0000_s1030" type="#_x0000_t202" style="position:absolute;margin-left:62.55pt;margin-top:6.6pt;width:178.5pt;height:26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">
                <v:textbox>
                  <w:txbxContent>
                    <w:p w:rsidR="00636C6F" w:rsidRDefault="00636C6F" w:rsidP="002605B0">
                      <w:r>
                        <w:t xml:space="preserve">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636C6F">
        <w:rPr>
          <w:sz w:val="23"/>
          <w:szCs w:val="23"/>
        </w:rPr>
        <w:tab/>
      </w: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residente a                                                                Via</w:t>
      </w:r>
    </w:p>
    <w:p w:rsidR="00636C6F" w:rsidRDefault="00636C6F" w:rsidP="002605B0">
      <w:pPr>
        <w:pStyle w:val="Default"/>
        <w:tabs>
          <w:tab w:val="left" w:pos="6030"/>
        </w:tabs>
        <w:rPr>
          <w:sz w:val="23"/>
          <w:szCs w:val="23"/>
        </w:rPr>
      </w:pPr>
      <w:r>
        <w:rPr>
          <w:sz w:val="23"/>
          <w:szCs w:val="23"/>
        </w:rPr>
        <w:tab/>
      </w:r>
    </w:p>
    <w:p w:rsidR="00636C6F" w:rsidRDefault="000C2633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93980</wp:posOffset>
                </wp:positionV>
                <wp:extent cx="3352800" cy="276225"/>
                <wp:effectExtent l="9525" t="6350" r="9525" b="12700"/>
                <wp:wrapNone/>
                <wp:docPr id="19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3528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0876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7" o:spid="_x0000_s1031" type="#_x0000_t202" style="position:absolute;margin-left:140.55pt;margin-top:7.4pt;width:264pt;height:21.75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">
                <v:textbox>
                  <w:txbxContent>
                    <w:p w:rsidR="00636C6F" w:rsidRDefault="00636C6F" w:rsidP="00087677"/>
                  </w:txbxContent>
                </v:textbox>
              </v:shape>
            </w:pict>
          </mc:Fallback>
        </mc:AlternateContent>
      </w:r>
    </w:p>
    <w:p w:rsidR="00636C6F" w:rsidRDefault="00636C6F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>
        <w:rPr>
          <w:sz w:val="23"/>
          <w:szCs w:val="23"/>
        </w:rPr>
        <w:t xml:space="preserve">                   codice fiscale</w:t>
      </w:r>
    </w:p>
    <w:p w:rsidR="00636C6F" w:rsidRDefault="00636C6F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</w:t>
      </w:r>
    </w:p>
    <w:p w:rsidR="00636C6F" w:rsidRDefault="000C2633" w:rsidP="002605B0">
      <w:pPr>
        <w:pStyle w:val="Default"/>
        <w:rPr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156210</wp:posOffset>
                </wp:positionV>
                <wp:extent cx="5076825" cy="333375"/>
                <wp:effectExtent l="9525" t="10795" r="9525" b="8255"/>
                <wp:wrapNone/>
                <wp:docPr id="18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5" o:spid="_x0000_s1032" type="#_x0000_t202" style="position:absolute;margin-left:99.3pt;margin-top:12.3pt;width:399.75pt;height:26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">
                <v:textbox>
                  <w:txbxContent>
                    <w:p w:rsidR="00636C6F" w:rsidRDefault="00636C6F" w:rsidP="002605B0"/>
                  </w:txbxContent>
                </v:textbox>
              </v:shape>
            </w:pict>
          </mc:Fallback>
        </mc:AlternateContent>
      </w: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nella sua qualità di                                                                                             </w:t>
      </w: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0C2633" w:rsidP="002605B0">
      <w:pPr>
        <w:pStyle w:val="Default"/>
        <w:rPr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8255</wp:posOffset>
                </wp:positionV>
                <wp:extent cx="5019675" cy="333375"/>
                <wp:effectExtent l="9525" t="10795" r="9525" b="8255"/>
                <wp:wrapNone/>
                <wp:docPr id="17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96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8" o:spid="_x0000_s1033" type="#_x0000_t202" style="position:absolute;margin-left:103.8pt;margin-top:.65pt;width:395.25pt;height:26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">
                <v:textbox>
                  <w:txbxContent>
                    <w:p w:rsidR="00636C6F" w:rsidRDefault="00636C6F" w:rsidP="002605B0"/>
                  </w:txbxContent>
                </v:textbox>
              </v:shape>
            </w:pict>
          </mc:Fallback>
        </mc:AlternateContent>
      </w: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dell’Impresa </w:t>
      </w:r>
    </w:p>
    <w:p w:rsidR="00636C6F" w:rsidRDefault="00636C6F" w:rsidP="002605B0">
      <w:pPr>
        <w:pStyle w:val="Default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:rsidR="00636C6F" w:rsidRDefault="000C2633" w:rsidP="002605B0">
      <w:pPr>
        <w:pStyle w:val="Default"/>
        <w:rPr>
          <w:b/>
          <w:bCs/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3480435</wp:posOffset>
                </wp:positionH>
                <wp:positionV relativeFrom="paragraph">
                  <wp:posOffset>161290</wp:posOffset>
                </wp:positionV>
                <wp:extent cx="3143250" cy="333375"/>
                <wp:effectExtent l="9525" t="6350" r="9525" b="12700"/>
                <wp:wrapNone/>
                <wp:docPr id="16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9" o:spid="_x0000_s1034" type="#_x0000_t202" style="position:absolute;margin-left:274.05pt;margin-top:12.7pt;width:247.5pt;height:26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">
                <v:textbox>
                  <w:txbxContent>
                    <w:p w:rsidR="00636C6F" w:rsidRDefault="00636C6F" w:rsidP="002605B0"/>
                  </w:txbxContent>
                </v:textbox>
              </v:shape>
            </w:pict>
          </mc:Fallback>
        </mc:AlternateContent>
      </w:r>
    </w:p>
    <w:p w:rsidR="00636C6F" w:rsidRDefault="00636C6F" w:rsidP="002605B0">
      <w:pPr>
        <w:pStyle w:val="Default"/>
        <w:jc w:val="center"/>
        <w:rPr>
          <w:sz w:val="23"/>
          <w:szCs w:val="23"/>
        </w:rPr>
      </w:pP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che l’Impresa è iscritta nel Registro delle Imprese di </w:t>
      </w: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0C2633" w:rsidP="002605B0">
      <w:pPr>
        <w:pStyle w:val="Default"/>
        <w:rPr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3480435</wp:posOffset>
                </wp:positionH>
                <wp:positionV relativeFrom="paragraph">
                  <wp:posOffset>22860</wp:posOffset>
                </wp:positionV>
                <wp:extent cx="3143250" cy="333375"/>
                <wp:effectExtent l="9525" t="6350" r="9525" b="12700"/>
                <wp:wrapNone/>
                <wp:docPr id="15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0" o:spid="_x0000_s1035" type="#_x0000_t202" style="position:absolute;margin-left:274.05pt;margin-top:1.8pt;width:247.5pt;height:26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">
                <v:textbox>
                  <w:txbxContent>
                    <w:p w:rsidR="00636C6F" w:rsidRDefault="00636C6F" w:rsidP="002605B0"/>
                  </w:txbxContent>
                </v:textbox>
              </v:shape>
            </w:pict>
          </mc:Fallback>
        </mc:AlternateContent>
      </w: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 il numero Repertorio Economico Amministrativo </w:t>
      </w: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0C2633" w:rsidP="002605B0">
      <w:pPr>
        <w:pStyle w:val="Default"/>
        <w:rPr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5080</wp:posOffset>
                </wp:positionV>
                <wp:extent cx="5362575" cy="333375"/>
                <wp:effectExtent l="9525" t="6985" r="9525" b="12065"/>
                <wp:wrapNone/>
                <wp:docPr id="14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1" o:spid="_x0000_s1036" type="#_x0000_t202" style="position:absolute;margin-left:99.3pt;margin-top:.4pt;width:422.2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">
                <v:textbox>
                  <w:txbxContent>
                    <w:p w:rsidR="00636C6F" w:rsidRDefault="00636C6F" w:rsidP="002605B0"/>
                  </w:txbxContent>
                </v:textbox>
              </v:shape>
            </w:pict>
          </mc:Fallback>
        </mc:AlternateContent>
      </w: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Denominazione: </w:t>
      </w:r>
    </w:p>
    <w:p w:rsidR="00636C6F" w:rsidRDefault="000C2633" w:rsidP="002605B0">
      <w:pPr>
        <w:pStyle w:val="Default"/>
        <w:rPr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1260475</wp:posOffset>
                </wp:positionH>
                <wp:positionV relativeFrom="paragraph">
                  <wp:posOffset>154940</wp:posOffset>
                </wp:positionV>
                <wp:extent cx="5362575" cy="333375"/>
                <wp:effectExtent l="8890" t="6985" r="10160" b="12065"/>
                <wp:wrapNone/>
                <wp:docPr id="13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2" o:spid="_x0000_s1037" type="#_x0000_t202" style="position:absolute;margin-left:99.25pt;margin-top:12.2pt;width:422.25pt;height:26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">
                <v:textbox>
                  <w:txbxContent>
                    <w:p w:rsidR="00636C6F" w:rsidRDefault="00636C6F" w:rsidP="002605B0"/>
                  </w:txbxContent>
                </v:textbox>
              </v:shape>
            </w:pict>
          </mc:Fallback>
        </mc:AlternateContent>
      </w: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Forma giuridica: </w:t>
      </w:r>
    </w:p>
    <w:p w:rsidR="00636C6F" w:rsidRDefault="000C2633" w:rsidP="002605B0">
      <w:pPr>
        <w:pStyle w:val="Default"/>
        <w:rPr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1260475</wp:posOffset>
                </wp:positionH>
                <wp:positionV relativeFrom="paragraph">
                  <wp:posOffset>117475</wp:posOffset>
                </wp:positionV>
                <wp:extent cx="5362575" cy="333375"/>
                <wp:effectExtent l="8890" t="6350" r="10160" b="12700"/>
                <wp:wrapNone/>
                <wp:docPr id="12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3" o:spid="_x0000_s1038" type="#_x0000_t202" style="position:absolute;margin-left:99.25pt;margin-top:9.25pt;width:422.2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">
                <v:textbox>
                  <w:txbxContent>
                    <w:p w:rsidR="00636C6F" w:rsidRDefault="00636C6F" w:rsidP="002605B0"/>
                  </w:txbxContent>
                </v:textbox>
              </v:shape>
            </w:pict>
          </mc:Fallback>
        </mc:AlternateContent>
      </w: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Sede: </w:t>
      </w: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0C2633" w:rsidP="002605B0">
      <w:pPr>
        <w:pStyle w:val="Default"/>
        <w:rPr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39370</wp:posOffset>
                </wp:positionV>
                <wp:extent cx="5419725" cy="1019175"/>
                <wp:effectExtent l="9525" t="9525" r="9525" b="9525"/>
                <wp:wrapNone/>
                <wp:docPr id="1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91096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1" o:spid="_x0000_s1039" type="#_x0000_t202" style="position:absolute;margin-left:94.8pt;margin-top:3.1pt;width:426.75pt;height:80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">
                <v:textbox>
                  <w:txbxContent>
                    <w:p w:rsidR="00636C6F" w:rsidRDefault="00636C6F" w:rsidP="00910969"/>
                  </w:txbxContent>
                </v:textbox>
              </v:shape>
            </w:pict>
          </mc:Fallback>
        </mc:AlternateContent>
      </w:r>
      <w:r w:rsidR="00636C6F">
        <w:rPr>
          <w:sz w:val="23"/>
          <w:szCs w:val="23"/>
        </w:rPr>
        <w:t xml:space="preserve">Sedi secondarie e </w:t>
      </w: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Unità Locali</w:t>
      </w: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0C2633" w:rsidP="002605B0">
      <w:pPr>
        <w:pStyle w:val="Default"/>
        <w:rPr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1260475</wp:posOffset>
                </wp:positionH>
                <wp:positionV relativeFrom="paragraph">
                  <wp:posOffset>90170</wp:posOffset>
                </wp:positionV>
                <wp:extent cx="5362575" cy="333375"/>
                <wp:effectExtent l="8890" t="6985" r="10160" b="12065"/>
                <wp:wrapNone/>
                <wp:docPr id="10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4" o:spid="_x0000_s1040" type="#_x0000_t202" style="position:absolute;margin-left:99.25pt;margin-top:7.1pt;width:422.2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">
                <v:textbox>
                  <w:txbxContent>
                    <w:p w:rsidR="00636C6F" w:rsidRDefault="00636C6F" w:rsidP="002605B0"/>
                  </w:txbxContent>
                </v:textbox>
              </v:shape>
            </w:pict>
          </mc:Fallback>
        </mc:AlternateContent>
      </w: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Codice Fiscale: </w:t>
      </w: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0C2633" w:rsidP="002605B0">
      <w:pPr>
        <w:pStyle w:val="Default"/>
        <w:rPr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59055</wp:posOffset>
                </wp:positionV>
                <wp:extent cx="5257800" cy="457200"/>
                <wp:effectExtent l="9525" t="9525" r="9525" b="9525"/>
                <wp:wrapNone/>
                <wp:docPr id="9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5" o:spid="_x0000_s1041" type="#_x0000_t202" style="position:absolute;margin-left:101.55pt;margin-top:4.65pt;width:414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">
                <v:textbox>
                  <w:txbxContent>
                    <w:p w:rsidR="00636C6F" w:rsidRDefault="00636C6F" w:rsidP="002605B0"/>
                  </w:txbxContent>
                </v:textbox>
              </v:shape>
            </w:pict>
          </mc:Fallback>
        </mc:AlternateContent>
      </w: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Data di costituzione</w:t>
      </w:r>
    </w:p>
    <w:p w:rsidR="00636C6F" w:rsidRDefault="000C2633" w:rsidP="002605B0">
      <w:pPr>
        <w:pStyle w:val="Default"/>
        <w:rPr>
          <w:sz w:val="23"/>
          <w:szCs w:val="23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2823210</wp:posOffset>
                </wp:positionH>
                <wp:positionV relativeFrom="paragraph">
                  <wp:posOffset>48260</wp:posOffset>
                </wp:positionV>
                <wp:extent cx="3800475" cy="342900"/>
                <wp:effectExtent l="9525" t="5080" r="9525" b="13970"/>
                <wp:wrapNone/>
                <wp:docPr id="8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EA4E29">
                            <w:pPr>
                              <w:ind w:left="993" w:firstLine="425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6" o:spid="_x0000_s1042" type="#_x0000_t202" style="position:absolute;margin-left:222.3pt;margin-top:3.8pt;width:299.2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">
                <v:textbox>
                  <w:txbxContent>
                    <w:p w:rsidR="00636C6F" w:rsidRDefault="00636C6F" w:rsidP="00EA4E29">
                      <w:pPr>
                        <w:ind w:left="993" w:firstLine="425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636C6F">
        <w:rPr>
          <w:sz w:val="23"/>
          <w:szCs w:val="23"/>
        </w:rPr>
        <w:t xml:space="preserve">CONSIGLIO DI AMMINISTRAZIONE       </w:t>
      </w: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Numero componenti in carica: </w:t>
      </w: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0C2633" w:rsidP="002605B0">
      <w:pPr>
        <w:pStyle w:val="Default"/>
        <w:rPr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3061335</wp:posOffset>
                </wp:positionH>
                <wp:positionV relativeFrom="paragraph">
                  <wp:posOffset>153670</wp:posOffset>
                </wp:positionV>
                <wp:extent cx="3495675" cy="333375"/>
                <wp:effectExtent l="9525" t="13970" r="9525" b="5080"/>
                <wp:wrapNone/>
                <wp:docPr id="7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C84A58">
                            <w:pPr>
                              <w:ind w:left="993" w:firstLine="425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9" o:spid="_x0000_s1043" type="#_x0000_t202" style="position:absolute;margin-left:241.05pt;margin-top:12.1pt;width:275.25pt;height:26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">
                <v:textbox>
                  <w:txbxContent>
                    <w:p w:rsidR="00636C6F" w:rsidRDefault="00636C6F" w:rsidP="00C84A58">
                      <w:pPr>
                        <w:ind w:left="993" w:firstLine="425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PROCURATORI E PROCURATORI SPECIALI</w:t>
      </w: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Numero componenti in carica               </w:t>
      </w: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0C2633" w:rsidP="002605B0">
      <w:pPr>
        <w:pStyle w:val="Default"/>
        <w:rPr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71755</wp:posOffset>
                </wp:positionV>
                <wp:extent cx="4667250" cy="247650"/>
                <wp:effectExtent l="9525" t="6350" r="9525" b="12700"/>
                <wp:wrapNone/>
                <wp:docPr id="6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7" o:spid="_x0000_s1044" type="#_x0000_t202" style="position:absolute;margin-left:141.3pt;margin-top:5.65pt;width:367.5pt;height:1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">
                <v:textbox>
                  <w:txbxContent>
                    <w:p w:rsidR="00636C6F" w:rsidRDefault="00636C6F" w:rsidP="002605B0"/>
                  </w:txbxContent>
                </v:textbox>
              </v:shape>
            </w:pict>
          </mc:Fallback>
        </mc:AlternateContent>
      </w:r>
      <w:r w:rsidR="00636C6F">
        <w:rPr>
          <w:sz w:val="23"/>
          <w:szCs w:val="23"/>
        </w:rPr>
        <w:t xml:space="preserve">COLLEGIO SINDACALE </w:t>
      </w:r>
    </w:p>
    <w:p w:rsidR="00636C6F" w:rsidRDefault="00636C6F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Numero sindaci effettivi: </w:t>
      </w:r>
    </w:p>
    <w:p w:rsidR="00636C6F" w:rsidRDefault="00636C6F" w:rsidP="002605B0">
      <w:pPr>
        <w:pStyle w:val="Default"/>
        <w:rPr>
          <w:sz w:val="23"/>
          <w:szCs w:val="23"/>
        </w:rPr>
      </w:pPr>
    </w:p>
    <w:p w:rsidR="00636C6F" w:rsidRDefault="000C2633" w:rsidP="002605B0">
      <w:pPr>
        <w:pStyle w:val="Default"/>
        <w:rPr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15875</wp:posOffset>
                </wp:positionV>
                <wp:extent cx="4667250" cy="228600"/>
                <wp:effectExtent l="9525" t="6985" r="9525" b="12065"/>
                <wp:wrapNone/>
                <wp:docPr id="5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8" o:spid="_x0000_s1045" type="#_x0000_t202" style="position:absolute;margin-left:141.3pt;margin-top:1.25pt;width:367.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">
                <v:textbox>
                  <w:txbxContent>
                    <w:p w:rsidR="00636C6F" w:rsidRDefault="00636C6F" w:rsidP="002605B0"/>
                  </w:txbxContent>
                </v:textbox>
              </v:shape>
            </w:pict>
          </mc:Fallback>
        </mc:AlternateContent>
      </w:r>
      <w:r w:rsidR="00636C6F">
        <w:rPr>
          <w:sz w:val="23"/>
          <w:szCs w:val="23"/>
        </w:rPr>
        <w:t xml:space="preserve">Numero sindaci supplenti </w:t>
      </w:r>
    </w:p>
    <w:p w:rsidR="00636C6F" w:rsidRDefault="00636C6F" w:rsidP="00EA4E29">
      <w:pPr>
        <w:pStyle w:val="Default"/>
        <w:rPr>
          <w:b/>
          <w:bCs/>
          <w:sz w:val="23"/>
          <w:szCs w:val="23"/>
        </w:rPr>
      </w:pPr>
    </w:p>
    <w:p w:rsidR="00636C6F" w:rsidRDefault="00636C6F" w:rsidP="00EA4E29">
      <w:pPr>
        <w:pStyle w:val="Default"/>
        <w:rPr>
          <w:b/>
          <w:bCs/>
          <w:sz w:val="23"/>
          <w:szCs w:val="23"/>
        </w:rPr>
      </w:pPr>
    </w:p>
    <w:p w:rsidR="00636C6F" w:rsidRDefault="00636C6F" w:rsidP="003B4F5D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OGGETTO SOCIALE</w:t>
      </w:r>
    </w:p>
    <w:p w:rsidR="00636C6F" w:rsidRDefault="00636C6F" w:rsidP="00DA3AE1">
      <w:pPr>
        <w:pStyle w:val="Default"/>
        <w:rPr>
          <w:b/>
          <w:bCs/>
          <w:sz w:val="23"/>
          <w:szCs w:val="23"/>
        </w:rPr>
      </w:pPr>
    </w:p>
    <w:p w:rsidR="00636C6F" w:rsidRDefault="000C2633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-291465</wp:posOffset>
                </wp:positionH>
                <wp:positionV relativeFrom="paragraph">
                  <wp:posOffset>40005</wp:posOffset>
                </wp:positionV>
                <wp:extent cx="6877050" cy="1914525"/>
                <wp:effectExtent l="9525" t="13335" r="9525" b="5715"/>
                <wp:wrapNone/>
                <wp:docPr id="4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260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6" o:spid="_x0000_s1046" type="#_x0000_t202" style="position:absolute;left:0;text-align:left;margin-left:-22.95pt;margin-top:3.15pt;width:541.5pt;height:150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">
                <v:textbox>
                  <w:txbxContent>
                    <w:p w:rsidR="00636C6F" w:rsidRDefault="00636C6F" w:rsidP="002605B0"/>
                  </w:txbxContent>
                </v:textbox>
              </v:shape>
            </w:pict>
          </mc:Fallback>
        </mc:AlternateContent>
      </w: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COMPONENTI DEL CONSIGLIO DI AMMINISTRAZIONE</w:t>
      </w:r>
    </w:p>
    <w:p w:rsidR="00636C6F" w:rsidRDefault="00636C6F" w:rsidP="002605B0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23"/>
          <w:szCs w:val="23"/>
        </w:rPr>
        <w:t xml:space="preserve"> </w:t>
      </w:r>
      <w:r w:rsidRPr="00032282">
        <w:rPr>
          <w:b/>
          <w:bCs/>
          <w:sz w:val="18"/>
          <w:szCs w:val="18"/>
          <w:highlight w:val="yellow"/>
        </w:rPr>
        <w:t>(Presidente del C.d.A., Amministratore Delegato e Consiglieri)</w:t>
      </w:r>
    </w:p>
    <w:p w:rsidR="00393CFB" w:rsidRDefault="00393CFB" w:rsidP="002605B0">
      <w:pPr>
        <w:pStyle w:val="Default"/>
        <w:jc w:val="center"/>
        <w:rPr>
          <w:b/>
          <w:bCs/>
          <w:sz w:val="18"/>
          <w:szCs w:val="18"/>
        </w:rPr>
      </w:pPr>
    </w:p>
    <w:tbl>
      <w:tblPr>
        <w:tblW w:w="5611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54"/>
        <w:gridCol w:w="1556"/>
        <w:gridCol w:w="1766"/>
        <w:gridCol w:w="2148"/>
        <w:gridCol w:w="2881"/>
      </w:tblGrid>
      <w:tr w:rsidR="00393CFB" w:rsidRPr="00A24C70" w:rsidTr="00393CFB">
        <w:tc>
          <w:tcPr>
            <w:tcW w:w="1136" w:type="pct"/>
          </w:tcPr>
          <w:p w:rsidR="00393CFB" w:rsidRPr="00A24C70" w:rsidRDefault="00393CFB" w:rsidP="00393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 xml:space="preserve">Nome </w:t>
            </w:r>
          </w:p>
        </w:tc>
        <w:tc>
          <w:tcPr>
            <w:tcW w:w="720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Cognome</w:t>
            </w:r>
          </w:p>
        </w:tc>
        <w:tc>
          <w:tcPr>
            <w:tcW w:w="817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>Luogo e data di nascita</w:t>
            </w:r>
          </w:p>
        </w:tc>
        <w:tc>
          <w:tcPr>
            <w:tcW w:w="994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>Residenza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(comprensiva di CAP)</w:t>
            </w:r>
          </w:p>
        </w:tc>
        <w:tc>
          <w:tcPr>
            <w:tcW w:w="1333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>Codice fiscale</w:t>
            </w:r>
          </w:p>
        </w:tc>
      </w:tr>
      <w:tr w:rsidR="00393CFB" w:rsidRPr="00A24C70" w:rsidTr="00393CFB">
        <w:tc>
          <w:tcPr>
            <w:tcW w:w="1136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3CFB" w:rsidRPr="00A24C70" w:rsidTr="00393CFB">
        <w:tc>
          <w:tcPr>
            <w:tcW w:w="1136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3CFB" w:rsidRPr="00A24C70" w:rsidTr="00393CFB">
        <w:tc>
          <w:tcPr>
            <w:tcW w:w="1136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3CFB" w:rsidRPr="00A24C70" w:rsidTr="00393CFB">
        <w:tc>
          <w:tcPr>
            <w:tcW w:w="1136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3CFB" w:rsidRPr="00A24C70" w:rsidTr="00393CFB">
        <w:tc>
          <w:tcPr>
            <w:tcW w:w="1136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3CFB" w:rsidRPr="00A24C70" w:rsidTr="00393CFB">
        <w:tc>
          <w:tcPr>
            <w:tcW w:w="1136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3CFB" w:rsidRPr="00A24C70" w:rsidTr="00393CFB">
        <w:tc>
          <w:tcPr>
            <w:tcW w:w="1136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393CFB" w:rsidRPr="00A24C70" w:rsidRDefault="00393CFB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93CFB" w:rsidRDefault="00393CFB" w:rsidP="002605B0">
      <w:pPr>
        <w:pStyle w:val="Default"/>
        <w:jc w:val="center"/>
        <w:rPr>
          <w:b/>
          <w:bCs/>
          <w:sz w:val="18"/>
          <w:szCs w:val="18"/>
        </w:rPr>
      </w:pPr>
    </w:p>
    <w:p w:rsidR="00393CFB" w:rsidRPr="001E6942" w:rsidRDefault="00393CFB" w:rsidP="002605B0">
      <w:pPr>
        <w:pStyle w:val="Default"/>
        <w:jc w:val="center"/>
        <w:rPr>
          <w:b/>
          <w:bCs/>
          <w:sz w:val="18"/>
          <w:szCs w:val="18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2605B0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3F7E33">
      <w:pPr>
        <w:pStyle w:val="Default"/>
        <w:rPr>
          <w:b/>
          <w:bCs/>
          <w:sz w:val="23"/>
          <w:szCs w:val="23"/>
        </w:rPr>
      </w:pPr>
    </w:p>
    <w:p w:rsidR="00636C6F" w:rsidRDefault="00636C6F" w:rsidP="003F7E33">
      <w:pPr>
        <w:pStyle w:val="Default"/>
        <w:rPr>
          <w:b/>
          <w:bCs/>
          <w:sz w:val="23"/>
          <w:szCs w:val="23"/>
        </w:rPr>
      </w:pPr>
    </w:p>
    <w:p w:rsidR="00636C6F" w:rsidRDefault="00636C6F" w:rsidP="007174EE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23"/>
          <w:szCs w:val="23"/>
        </w:rPr>
        <w:t>PROCURATORI E PROCURATORI SPECIALI (OVE PREVISTI)</w:t>
      </w:r>
      <w:r w:rsidRPr="006E5115">
        <w:rPr>
          <w:b/>
          <w:bCs/>
          <w:sz w:val="32"/>
          <w:szCs w:val="32"/>
        </w:rPr>
        <w:t>*</w:t>
      </w:r>
    </w:p>
    <w:p w:rsidR="00864DCE" w:rsidRDefault="00864DCE" w:rsidP="007174EE">
      <w:pPr>
        <w:pStyle w:val="Default"/>
        <w:jc w:val="center"/>
        <w:rPr>
          <w:b/>
          <w:bCs/>
          <w:sz w:val="32"/>
          <w:szCs w:val="32"/>
        </w:rPr>
      </w:pPr>
    </w:p>
    <w:tbl>
      <w:tblPr>
        <w:tblW w:w="5611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3"/>
        <w:gridCol w:w="1592"/>
        <w:gridCol w:w="1807"/>
        <w:gridCol w:w="2198"/>
        <w:gridCol w:w="2948"/>
      </w:tblGrid>
      <w:tr w:rsidR="00864DCE" w:rsidRPr="00A24C70" w:rsidTr="00B03480">
        <w:tc>
          <w:tcPr>
            <w:tcW w:w="1136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 xml:space="preserve">Nome </w:t>
            </w:r>
          </w:p>
        </w:tc>
        <w:tc>
          <w:tcPr>
            <w:tcW w:w="720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Cognome</w:t>
            </w:r>
          </w:p>
        </w:tc>
        <w:tc>
          <w:tcPr>
            <w:tcW w:w="817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>Luogo e data di nascita</w:t>
            </w:r>
          </w:p>
        </w:tc>
        <w:tc>
          <w:tcPr>
            <w:tcW w:w="994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>Residenza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(comprensiva di CAP)</w:t>
            </w:r>
          </w:p>
        </w:tc>
        <w:tc>
          <w:tcPr>
            <w:tcW w:w="1333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>Codice fiscale</w:t>
            </w:r>
          </w:p>
        </w:tc>
      </w:tr>
      <w:tr w:rsidR="00864DCE" w:rsidRPr="00A24C70" w:rsidTr="00B03480">
        <w:tc>
          <w:tcPr>
            <w:tcW w:w="1136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4DCE" w:rsidRPr="00A24C70" w:rsidTr="00B03480">
        <w:tc>
          <w:tcPr>
            <w:tcW w:w="1136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4DCE" w:rsidRPr="00A24C70" w:rsidTr="00B03480">
        <w:tc>
          <w:tcPr>
            <w:tcW w:w="1136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4DCE" w:rsidRPr="00A24C70" w:rsidTr="00B03480">
        <w:tc>
          <w:tcPr>
            <w:tcW w:w="1136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4DCE" w:rsidRPr="00A24C70" w:rsidTr="00B03480">
        <w:tc>
          <w:tcPr>
            <w:tcW w:w="1136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4DCE" w:rsidRPr="00A24C70" w:rsidTr="00B03480">
        <w:tc>
          <w:tcPr>
            <w:tcW w:w="1136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4DCE" w:rsidRPr="00A24C70" w:rsidTr="00B03480">
        <w:tc>
          <w:tcPr>
            <w:tcW w:w="1136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864DCE" w:rsidRPr="00A24C70" w:rsidRDefault="00864DCE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64DCE" w:rsidRDefault="00864DCE" w:rsidP="007174EE">
      <w:pPr>
        <w:pStyle w:val="Default"/>
        <w:jc w:val="center"/>
        <w:rPr>
          <w:b/>
          <w:bCs/>
          <w:sz w:val="32"/>
          <w:szCs w:val="32"/>
        </w:rPr>
      </w:pPr>
    </w:p>
    <w:p w:rsidR="00864DCE" w:rsidRDefault="00864DCE" w:rsidP="007174EE">
      <w:pPr>
        <w:pStyle w:val="Default"/>
        <w:jc w:val="center"/>
        <w:rPr>
          <w:b/>
          <w:bCs/>
          <w:sz w:val="23"/>
          <w:szCs w:val="23"/>
        </w:rPr>
      </w:pPr>
    </w:p>
    <w:p w:rsidR="00636C6F" w:rsidRDefault="00636C6F" w:rsidP="00D964CE">
      <w:pPr>
        <w:pStyle w:val="Default"/>
        <w:rPr>
          <w:b/>
          <w:bCs/>
          <w:sz w:val="23"/>
          <w:szCs w:val="23"/>
        </w:rPr>
      </w:pPr>
    </w:p>
    <w:p w:rsidR="00636C6F" w:rsidRDefault="00636C6F" w:rsidP="00D964CE">
      <w:pPr>
        <w:pStyle w:val="Default"/>
        <w:rPr>
          <w:b/>
          <w:bCs/>
          <w:sz w:val="23"/>
          <w:szCs w:val="23"/>
        </w:rPr>
      </w:pPr>
    </w:p>
    <w:p w:rsidR="00636C6F" w:rsidRDefault="00636C6F" w:rsidP="00D964C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COLLEGIO SINDACALE</w:t>
      </w:r>
    </w:p>
    <w:p w:rsidR="00C8020F" w:rsidRPr="00FF48B2" w:rsidRDefault="00636C6F" w:rsidP="00FF48B2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23"/>
          <w:szCs w:val="23"/>
        </w:rPr>
        <w:t xml:space="preserve">  </w:t>
      </w:r>
      <w:r w:rsidRPr="00032282">
        <w:rPr>
          <w:b/>
          <w:bCs/>
          <w:sz w:val="18"/>
          <w:szCs w:val="18"/>
          <w:highlight w:val="yellow"/>
        </w:rPr>
        <w:t>(sindaci effettivi e supplenti)</w:t>
      </w:r>
    </w:p>
    <w:tbl>
      <w:tblPr>
        <w:tblW w:w="5611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3"/>
        <w:gridCol w:w="1592"/>
        <w:gridCol w:w="1807"/>
        <w:gridCol w:w="2198"/>
        <w:gridCol w:w="2948"/>
      </w:tblGrid>
      <w:tr w:rsidR="00C8020F" w:rsidRPr="00A24C70" w:rsidTr="00B03480">
        <w:tc>
          <w:tcPr>
            <w:tcW w:w="1136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 xml:space="preserve">Nome </w:t>
            </w:r>
          </w:p>
        </w:tc>
        <w:tc>
          <w:tcPr>
            <w:tcW w:w="720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Cognome</w:t>
            </w:r>
          </w:p>
        </w:tc>
        <w:tc>
          <w:tcPr>
            <w:tcW w:w="817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>Luogo e data di nascita</w:t>
            </w:r>
          </w:p>
        </w:tc>
        <w:tc>
          <w:tcPr>
            <w:tcW w:w="994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>Residenza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(comprensiva di CAP)</w:t>
            </w:r>
          </w:p>
        </w:tc>
        <w:tc>
          <w:tcPr>
            <w:tcW w:w="1333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>Codice fiscale</w:t>
            </w:r>
          </w:p>
        </w:tc>
      </w:tr>
      <w:tr w:rsidR="00C8020F" w:rsidRPr="00A24C70" w:rsidTr="00B03480">
        <w:tc>
          <w:tcPr>
            <w:tcW w:w="1136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020F" w:rsidRPr="00A24C70" w:rsidTr="00B03480">
        <w:tc>
          <w:tcPr>
            <w:tcW w:w="1136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020F" w:rsidRPr="00A24C70" w:rsidTr="00B03480">
        <w:tc>
          <w:tcPr>
            <w:tcW w:w="1136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020F" w:rsidRPr="00A24C70" w:rsidTr="00B03480">
        <w:tc>
          <w:tcPr>
            <w:tcW w:w="1136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020F" w:rsidRPr="00A24C70" w:rsidTr="00B03480">
        <w:tc>
          <w:tcPr>
            <w:tcW w:w="1136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020F" w:rsidRPr="00A24C70" w:rsidTr="00B03480">
        <w:tc>
          <w:tcPr>
            <w:tcW w:w="1136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020F" w:rsidRPr="00A24C70" w:rsidTr="00B03480">
        <w:tc>
          <w:tcPr>
            <w:tcW w:w="1136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C8020F" w:rsidRPr="00A24C70" w:rsidRDefault="00C8020F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020F" w:rsidRDefault="00C8020F" w:rsidP="007D34D7"/>
    <w:p w:rsidR="00FF48B2" w:rsidRDefault="00FF48B2" w:rsidP="007D34D7"/>
    <w:p w:rsidR="00FF48B2" w:rsidRDefault="00FF48B2" w:rsidP="007D34D7"/>
    <w:p w:rsidR="00802E46" w:rsidRPr="00FF48B2" w:rsidRDefault="00636C6F" w:rsidP="00FF48B2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COMPONENTI ORGANISMO DI VIGILANZA (OVE PREVISTO) </w:t>
      </w:r>
      <w:r w:rsidRPr="00C4075C">
        <w:rPr>
          <w:b/>
          <w:bCs/>
          <w:sz w:val="32"/>
          <w:szCs w:val="32"/>
        </w:rPr>
        <w:t>**</w:t>
      </w:r>
    </w:p>
    <w:tbl>
      <w:tblPr>
        <w:tblW w:w="5611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3"/>
        <w:gridCol w:w="1592"/>
        <w:gridCol w:w="1807"/>
        <w:gridCol w:w="2198"/>
        <w:gridCol w:w="2948"/>
      </w:tblGrid>
      <w:tr w:rsidR="00802E46" w:rsidRPr="00A24C70" w:rsidTr="00B03480">
        <w:tc>
          <w:tcPr>
            <w:tcW w:w="1136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 xml:space="preserve">Nome </w:t>
            </w:r>
          </w:p>
        </w:tc>
        <w:tc>
          <w:tcPr>
            <w:tcW w:w="720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Cognome</w:t>
            </w:r>
          </w:p>
        </w:tc>
        <w:tc>
          <w:tcPr>
            <w:tcW w:w="817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>Luogo e data di nascita</w:t>
            </w:r>
          </w:p>
        </w:tc>
        <w:tc>
          <w:tcPr>
            <w:tcW w:w="994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>Residenza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(comprensiva di CAP)</w:t>
            </w:r>
          </w:p>
        </w:tc>
        <w:tc>
          <w:tcPr>
            <w:tcW w:w="1333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>Codice fiscale</w:t>
            </w:r>
          </w:p>
        </w:tc>
      </w:tr>
      <w:tr w:rsidR="00802E46" w:rsidRPr="00A24C70" w:rsidTr="00B03480">
        <w:tc>
          <w:tcPr>
            <w:tcW w:w="1136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2E46" w:rsidRPr="00A24C70" w:rsidTr="00B03480">
        <w:tc>
          <w:tcPr>
            <w:tcW w:w="1136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2E46" w:rsidRPr="00A24C70" w:rsidTr="00B03480">
        <w:tc>
          <w:tcPr>
            <w:tcW w:w="1136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2E46" w:rsidRPr="00A24C70" w:rsidTr="00B03480">
        <w:tc>
          <w:tcPr>
            <w:tcW w:w="1136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2E46" w:rsidRPr="00A24C70" w:rsidTr="00B03480">
        <w:tc>
          <w:tcPr>
            <w:tcW w:w="1136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2E46" w:rsidRPr="00A24C70" w:rsidTr="00B03480">
        <w:tc>
          <w:tcPr>
            <w:tcW w:w="1136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2E46" w:rsidRPr="00A24C70" w:rsidTr="00B03480">
        <w:tc>
          <w:tcPr>
            <w:tcW w:w="1136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802E46" w:rsidRPr="00A24C70" w:rsidRDefault="00802E46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02E46" w:rsidRDefault="00802E46" w:rsidP="002F43D0"/>
    <w:p w:rsidR="00802E46" w:rsidRDefault="00802E46" w:rsidP="002F43D0"/>
    <w:p w:rsidR="00636C6F" w:rsidRDefault="00636C6F" w:rsidP="00514CE1">
      <w:pPr>
        <w:ind w:left="-426" w:right="-285"/>
        <w:jc w:val="both"/>
        <w:rPr>
          <w:rFonts w:ascii="Arial" w:hAnsi="Arial" w:cs="Arial"/>
          <w:b/>
          <w:bCs/>
          <w:color w:val="000000"/>
          <w:sz w:val="32"/>
          <w:szCs w:val="32"/>
        </w:rPr>
      </w:pPr>
      <w:r w:rsidRPr="002605B0">
        <w:rPr>
          <w:rFonts w:ascii="Arial" w:hAnsi="Arial" w:cs="Arial"/>
          <w:b/>
          <w:bCs/>
          <w:color w:val="000000"/>
          <w:sz w:val="23"/>
          <w:szCs w:val="23"/>
        </w:rPr>
        <w:lastRenderedPageBreak/>
        <w:t>SOCI</w:t>
      </w:r>
      <w:r>
        <w:rPr>
          <w:rFonts w:ascii="Arial" w:hAnsi="Arial" w:cs="Arial"/>
          <w:b/>
          <w:bCs/>
          <w:color w:val="000000"/>
          <w:sz w:val="23"/>
          <w:szCs w:val="23"/>
        </w:rPr>
        <w:t>O DI MAGGIORANZA O SOCIO UNICO (NELLE SOLE SOCIETA’ DI CAPITALI O COOPERATIVE DI NUMERO PARI O INFERIORI A 4 O NELLE SOCIETA’ CON SOCIO UNICO)</w:t>
      </w:r>
      <w:r w:rsidRPr="00C4075C">
        <w:rPr>
          <w:rFonts w:ascii="Arial" w:hAnsi="Arial" w:cs="Arial"/>
          <w:b/>
          <w:bCs/>
          <w:color w:val="000000"/>
          <w:sz w:val="32"/>
          <w:szCs w:val="32"/>
        </w:rPr>
        <w:t>**</w:t>
      </w:r>
      <w:r>
        <w:rPr>
          <w:rFonts w:ascii="Arial" w:hAnsi="Arial" w:cs="Arial"/>
          <w:b/>
          <w:bCs/>
          <w:color w:val="000000"/>
          <w:sz w:val="32"/>
          <w:szCs w:val="32"/>
        </w:rPr>
        <w:t>*</w:t>
      </w:r>
    </w:p>
    <w:p w:rsidR="00FF48B2" w:rsidRDefault="00FF48B2" w:rsidP="00514CE1">
      <w:pPr>
        <w:ind w:left="-426" w:right="-285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tbl>
      <w:tblPr>
        <w:tblW w:w="5611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3"/>
        <w:gridCol w:w="1592"/>
        <w:gridCol w:w="1807"/>
        <w:gridCol w:w="2198"/>
        <w:gridCol w:w="2948"/>
      </w:tblGrid>
      <w:tr w:rsidR="00FF48B2" w:rsidRPr="00A24C70" w:rsidTr="00B03480">
        <w:tc>
          <w:tcPr>
            <w:tcW w:w="1136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 xml:space="preserve">Nome </w:t>
            </w:r>
          </w:p>
        </w:tc>
        <w:tc>
          <w:tcPr>
            <w:tcW w:w="720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Cognome</w:t>
            </w:r>
          </w:p>
        </w:tc>
        <w:tc>
          <w:tcPr>
            <w:tcW w:w="817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>Luogo e data di nascita</w:t>
            </w:r>
          </w:p>
        </w:tc>
        <w:tc>
          <w:tcPr>
            <w:tcW w:w="994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>Residenza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(comprensiva di CAP)</w:t>
            </w:r>
          </w:p>
        </w:tc>
        <w:tc>
          <w:tcPr>
            <w:tcW w:w="1333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C70">
              <w:rPr>
                <w:rFonts w:ascii="Arial" w:hAnsi="Arial" w:cs="Arial"/>
                <w:sz w:val="24"/>
                <w:szCs w:val="24"/>
              </w:rPr>
              <w:t>Codice fiscale</w:t>
            </w:r>
          </w:p>
        </w:tc>
      </w:tr>
      <w:tr w:rsidR="00FF48B2" w:rsidRPr="00A24C70" w:rsidTr="00B03480">
        <w:tc>
          <w:tcPr>
            <w:tcW w:w="1136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48B2" w:rsidRPr="00A24C70" w:rsidTr="00B03480">
        <w:tc>
          <w:tcPr>
            <w:tcW w:w="1136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48B2" w:rsidRPr="00A24C70" w:rsidTr="00B03480">
        <w:tc>
          <w:tcPr>
            <w:tcW w:w="1136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48B2" w:rsidRPr="00A24C70" w:rsidTr="00B03480">
        <w:tc>
          <w:tcPr>
            <w:tcW w:w="1136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48B2" w:rsidRPr="00A24C70" w:rsidTr="00B03480">
        <w:tc>
          <w:tcPr>
            <w:tcW w:w="1136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48B2" w:rsidRPr="00A24C70" w:rsidTr="00B03480">
        <w:tc>
          <w:tcPr>
            <w:tcW w:w="1136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48B2" w:rsidRPr="00A24C70" w:rsidTr="00B03480">
        <w:tc>
          <w:tcPr>
            <w:tcW w:w="1136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pct"/>
          </w:tcPr>
          <w:p w:rsidR="00FF48B2" w:rsidRPr="00A24C70" w:rsidRDefault="00FF48B2" w:rsidP="00B034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48B2" w:rsidRDefault="00FF48B2" w:rsidP="00514CE1">
      <w:pPr>
        <w:ind w:left="-426" w:right="-285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636C6F" w:rsidRDefault="00636C6F" w:rsidP="00FF48B2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636C6F" w:rsidRDefault="00636C6F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636C6F" w:rsidRDefault="00636C6F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636C6F" w:rsidRDefault="00636C6F" w:rsidP="00910969">
      <w:pPr>
        <w:pStyle w:val="Default"/>
        <w:rPr>
          <w:b/>
          <w:bCs/>
          <w:sz w:val="23"/>
          <w:szCs w:val="23"/>
        </w:rPr>
      </w:pPr>
    </w:p>
    <w:p w:rsidR="00636C6F" w:rsidRDefault="00636C6F" w:rsidP="00AE331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DIRETTORE TECNICO (OVE PREVISTI)</w:t>
      </w:r>
    </w:p>
    <w:p w:rsidR="00636C6F" w:rsidRDefault="000C2633" w:rsidP="00AE3315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267335</wp:posOffset>
                </wp:positionV>
                <wp:extent cx="6848475" cy="723900"/>
                <wp:effectExtent l="9525" t="8890" r="9525" b="10160"/>
                <wp:wrapNone/>
                <wp:docPr id="3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84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AE3315">
                            <w:r>
                              <w:t xml:space="preserve">NOME                  COGNOME                   LUOGO  E  DATA  DI NASCITA                      RESIDENZA                  CODICE FISCALE       </w:t>
                            </w:r>
                          </w:p>
                          <w:p w:rsidR="00636C6F" w:rsidRDefault="00636C6F" w:rsidP="00AE33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0" o:spid="_x0000_s1047" type="#_x0000_t202" style="position:absolute;margin-left:-20.7pt;margin-top:21.05pt;width:539.25pt;height:5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">
                <v:textbox>
                  <w:txbxContent>
                    <w:p w:rsidR="00636C6F" w:rsidRDefault="00636C6F" w:rsidP="00AE3315">
                      <w:r>
                        <w:t xml:space="preserve">NOME                  COGNOME                   LUOGO  E  DATA  DI NASCITA                      RESIDENZA                  CODICE FISCALE       </w:t>
                      </w:r>
                    </w:p>
                    <w:p w:rsidR="00636C6F" w:rsidRDefault="00636C6F" w:rsidP="00AE3315"/>
                  </w:txbxContent>
                </v:textbox>
              </v:shape>
            </w:pict>
          </mc:Fallback>
        </mc:AlternateContent>
      </w:r>
    </w:p>
    <w:p w:rsidR="00636C6F" w:rsidRDefault="00636C6F" w:rsidP="00AE3315"/>
    <w:p w:rsidR="00636C6F" w:rsidRDefault="00636C6F" w:rsidP="00910969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636C6F" w:rsidRDefault="00636C6F" w:rsidP="001F43DC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636C6F" w:rsidRDefault="00636C6F" w:rsidP="001F43DC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636C6F" w:rsidRDefault="00636C6F" w:rsidP="001F43DC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636C6F" w:rsidRDefault="00636C6F" w:rsidP="001D47F1">
      <w:pPr>
        <w:pStyle w:val="Default"/>
        <w:ind w:left="-426" w:right="-72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:rsidR="00636C6F" w:rsidRDefault="00636C6F" w:rsidP="001F43DC">
      <w:pPr>
        <w:pStyle w:val="Default"/>
        <w:jc w:val="both"/>
        <w:rPr>
          <w:sz w:val="23"/>
          <w:szCs w:val="23"/>
        </w:rPr>
      </w:pPr>
    </w:p>
    <w:p w:rsidR="00636C6F" w:rsidRPr="001E6060" w:rsidRDefault="00636C6F" w:rsidP="001F43D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1E6060">
        <w:rPr>
          <w:sz w:val="20"/>
          <w:szCs w:val="20"/>
        </w:rPr>
        <w:t xml:space="preserve">LUOGO                                                                          </w:t>
      </w:r>
      <w:r>
        <w:rPr>
          <w:sz w:val="20"/>
          <w:szCs w:val="20"/>
        </w:rPr>
        <w:t xml:space="preserve">     </w:t>
      </w:r>
      <w:r w:rsidRPr="001E6060">
        <w:rPr>
          <w:sz w:val="20"/>
          <w:szCs w:val="20"/>
        </w:rPr>
        <w:t>DATA</w:t>
      </w:r>
    </w:p>
    <w:p w:rsidR="00636C6F" w:rsidRDefault="000C2633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133350</wp:posOffset>
                </wp:positionV>
                <wp:extent cx="2190750" cy="171450"/>
                <wp:effectExtent l="9525" t="11430" r="9525" b="7620"/>
                <wp:wrapNone/>
                <wp:docPr id="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8" type="#_x0000_t202" style="position:absolute;left:0;text-align:left;margin-left:4.8pt;margin-top:10.5pt;width:172.5pt;height:13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">
                <v:textbox>
                  <w:txbxContent>
                    <w:p w:rsidR="00636C6F" w:rsidRDefault="00636C6F"/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114300</wp:posOffset>
                </wp:positionV>
                <wp:extent cx="2238375" cy="190500"/>
                <wp:effectExtent l="9525" t="11430" r="9525" b="762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C6F" w:rsidRDefault="00636C6F" w:rsidP="001F43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9" type="#_x0000_t202" style="position:absolute;left:0;text-align:left;margin-left:277.05pt;margin-top:9pt;width:176.25pt;height: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">
                <v:textbox>
                  <w:txbxContent>
                    <w:p w:rsidR="00636C6F" w:rsidRDefault="00636C6F" w:rsidP="001F43DC"/>
                  </w:txbxContent>
                </v:textbox>
              </v:shape>
            </w:pict>
          </mc:Fallback>
        </mc:AlternateContent>
      </w:r>
    </w:p>
    <w:p w:rsidR="00636C6F" w:rsidRPr="001E6060" w:rsidRDefault="00636C6F" w:rsidP="005479EF">
      <w:pPr>
        <w:rPr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                                                       </w:t>
      </w:r>
      <w:r>
        <w:rPr>
          <w:sz w:val="23"/>
          <w:szCs w:val="23"/>
        </w:rPr>
        <w:t xml:space="preserve">                                                                      </w:t>
      </w:r>
    </w:p>
    <w:p w:rsidR="00636C6F" w:rsidRPr="005479EF" w:rsidRDefault="00636C6F" w:rsidP="005479EF">
      <w:pPr>
        <w:pStyle w:val="Default"/>
        <w:ind w:left="3540" w:firstLine="1416"/>
        <w:rPr>
          <w:sz w:val="20"/>
          <w:szCs w:val="20"/>
        </w:rPr>
      </w:pPr>
      <w:r>
        <w:rPr>
          <w:sz w:val="23"/>
          <w:szCs w:val="23"/>
        </w:rPr>
        <w:t xml:space="preserve"> </w:t>
      </w:r>
      <w:r w:rsidRPr="005479EF">
        <w:rPr>
          <w:sz w:val="20"/>
          <w:szCs w:val="20"/>
        </w:rPr>
        <w:t xml:space="preserve">IL TITOLARE/LEGALE RAPPRESENTANTE </w:t>
      </w:r>
    </w:p>
    <w:p w:rsidR="00FF48B2" w:rsidRDefault="00FF48B2" w:rsidP="00685D1A">
      <w:pPr>
        <w:rPr>
          <w:sz w:val="23"/>
          <w:szCs w:val="23"/>
        </w:rPr>
      </w:pPr>
    </w:p>
    <w:p w:rsidR="00636C6F" w:rsidRDefault="00636C6F" w:rsidP="00685D1A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_________________________________</w:t>
      </w:r>
    </w:p>
    <w:p w:rsidR="00FF48B2" w:rsidRPr="00685D1A" w:rsidRDefault="00FF48B2" w:rsidP="00685D1A"/>
    <w:p w:rsidR="00636C6F" w:rsidRPr="001D47F1" w:rsidRDefault="00636C6F" w:rsidP="001D47F1">
      <w:pPr>
        <w:spacing w:line="240" w:lineRule="auto"/>
        <w:ind w:left="-426" w:right="-71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C4075C">
        <w:rPr>
          <w:rFonts w:ascii="Arial" w:hAnsi="Arial" w:cs="Arial"/>
          <w:color w:val="000000"/>
          <w:sz w:val="40"/>
          <w:szCs w:val="40"/>
        </w:rPr>
        <w:t>*</w:t>
      </w:r>
      <w:r>
        <w:rPr>
          <w:rFonts w:ascii="Arial" w:hAnsi="Arial" w:cs="Arial"/>
          <w:color w:val="000000"/>
          <w:sz w:val="40"/>
          <w:szCs w:val="40"/>
        </w:rPr>
        <w:t xml:space="preserve"> </w:t>
      </w:r>
      <w:r w:rsidRPr="005479EF">
        <w:rPr>
          <w:rFonts w:ascii="Arial" w:hAnsi="Arial" w:cs="Arial"/>
          <w:b/>
          <w:bCs/>
          <w:color w:val="000000"/>
        </w:rPr>
        <w:t>I procuratori e i procuratori speciali</w:t>
      </w:r>
      <w:r w:rsidRPr="001D47F1">
        <w:rPr>
          <w:rFonts w:ascii="Arial" w:hAnsi="Arial" w:cs="Arial"/>
          <w:color w:val="000000"/>
          <w:sz w:val="20"/>
          <w:szCs w:val="20"/>
        </w:rPr>
        <w:t xml:space="preserve">: sono sottoposti ai controlli antimafia in quanto, ai sensi dell’art. 91, comma 5 del D.Lgs 159/2011.” </w:t>
      </w:r>
      <w:r w:rsidRPr="001D47F1">
        <w:rPr>
          <w:rFonts w:ascii="Arial" w:hAnsi="Arial" w:cs="Arial"/>
          <w:i/>
          <w:iCs/>
          <w:color w:val="000000"/>
          <w:sz w:val="20"/>
          <w:szCs w:val="20"/>
        </w:rPr>
        <w:t>Il prefetto estende gli accertamenti pure ai soggetti che risultano poter determinare in qualsiasi modo le scelte o gli indirizzi dell’ impresa”.</w:t>
      </w:r>
    </w:p>
    <w:p w:rsidR="00636C6F" w:rsidRPr="001D47F1" w:rsidRDefault="00636C6F" w:rsidP="001D47F1">
      <w:pPr>
        <w:tabs>
          <w:tab w:val="left" w:pos="1560"/>
        </w:tabs>
        <w:spacing w:line="240" w:lineRule="auto"/>
        <w:ind w:left="-426" w:right="-710"/>
        <w:jc w:val="both"/>
        <w:rPr>
          <w:rFonts w:ascii="Arial" w:hAnsi="Arial" w:cs="Arial"/>
          <w:color w:val="000000"/>
          <w:sz w:val="20"/>
          <w:szCs w:val="20"/>
        </w:rPr>
      </w:pPr>
      <w:r w:rsidRPr="005479EF">
        <w:rPr>
          <w:rFonts w:ascii="Arial" w:hAnsi="Arial" w:cs="Arial"/>
          <w:color w:val="000000"/>
          <w:sz w:val="40"/>
          <w:szCs w:val="40"/>
        </w:rPr>
        <w:lastRenderedPageBreak/>
        <w:t>**</w:t>
      </w:r>
      <w:r>
        <w:rPr>
          <w:rFonts w:ascii="Arial" w:hAnsi="Arial" w:cs="Arial"/>
          <w:color w:val="000000"/>
          <w:sz w:val="40"/>
          <w:szCs w:val="40"/>
        </w:rPr>
        <w:t xml:space="preserve"> </w:t>
      </w:r>
      <w:r w:rsidRPr="00A23116">
        <w:rPr>
          <w:rFonts w:ascii="Arial" w:hAnsi="Arial" w:cs="Arial"/>
          <w:b/>
          <w:bCs/>
          <w:color w:val="000000"/>
        </w:rPr>
        <w:t>Organismo di vigilanza</w:t>
      </w:r>
      <w:r w:rsidRPr="001D47F1">
        <w:rPr>
          <w:rFonts w:ascii="Arial" w:hAnsi="Arial" w:cs="Arial"/>
          <w:b/>
          <w:bCs/>
          <w:color w:val="000000"/>
          <w:sz w:val="20"/>
          <w:szCs w:val="20"/>
        </w:rPr>
        <w:t>:</w:t>
      </w:r>
      <w:r w:rsidRPr="001D47F1">
        <w:rPr>
          <w:rFonts w:ascii="Arial" w:hAnsi="Arial" w:cs="Arial"/>
          <w:color w:val="000000"/>
          <w:sz w:val="20"/>
          <w:szCs w:val="20"/>
        </w:rPr>
        <w:t xml:space="preserve"> l’ art. 85, comma 2 bis del D.Lgs 159/2011 prevede che i controlli antimafia siano effettuati, nei casi contemplati dall’ art. 2477 del c.c., al sindaco, nonché ai soggetti che svolgono i compiti di vigilanza di cui all’art. 6, comma 1 , lett. b) del D.Lgs  8 giugno 2011, n. 231. </w:t>
      </w:r>
    </w:p>
    <w:p w:rsidR="00636C6F" w:rsidRPr="001D47F1" w:rsidRDefault="00636C6F" w:rsidP="001D47F1">
      <w:pPr>
        <w:spacing w:after="0" w:line="240" w:lineRule="auto"/>
        <w:ind w:left="-426" w:right="-710"/>
        <w:jc w:val="both"/>
        <w:rPr>
          <w:rFonts w:ascii="Arial" w:hAnsi="Arial" w:cs="Arial"/>
          <w:color w:val="000000"/>
          <w:sz w:val="20"/>
          <w:szCs w:val="20"/>
        </w:rPr>
      </w:pPr>
      <w:r w:rsidRPr="00A23116">
        <w:rPr>
          <w:rFonts w:ascii="Arial" w:hAnsi="Arial" w:cs="Arial"/>
          <w:color w:val="000000"/>
          <w:sz w:val="40"/>
          <w:szCs w:val="40"/>
        </w:rPr>
        <w:t>***</w:t>
      </w:r>
      <w:r w:rsidRPr="00A23116">
        <w:rPr>
          <w:rFonts w:ascii="Arial" w:hAnsi="Arial" w:cs="Arial"/>
          <w:b/>
          <w:bCs/>
          <w:color w:val="000000"/>
        </w:rPr>
        <w:t>Socio di maggioranza</w:t>
      </w:r>
      <w:r w:rsidRPr="001D47F1">
        <w:rPr>
          <w:rFonts w:ascii="Arial" w:hAnsi="Arial" w:cs="Arial"/>
          <w:b/>
          <w:bCs/>
          <w:color w:val="000000"/>
          <w:sz w:val="20"/>
          <w:szCs w:val="20"/>
        </w:rPr>
        <w:t>:</w:t>
      </w:r>
      <w:r w:rsidRPr="001D47F1">
        <w:rPr>
          <w:rFonts w:ascii="Bookman Old Style" w:hAnsi="Bookman Old Style" w:cs="Bookman Old Style"/>
          <w:sz w:val="20"/>
          <w:szCs w:val="20"/>
          <w:lang w:eastAsia="x-none"/>
        </w:rPr>
        <w:t xml:space="preserve"> </w:t>
      </w:r>
      <w:r w:rsidRPr="001D47F1">
        <w:rPr>
          <w:rFonts w:ascii="Arial" w:hAnsi="Arial" w:cs="Arial"/>
          <w:color w:val="000000"/>
          <w:sz w:val="20"/>
          <w:szCs w:val="20"/>
        </w:rPr>
        <w:t>si intende “la persona fisica o giuridica  che detiene la maggioranza relativa delle quote o azioni della società interessata”.</w:t>
      </w:r>
    </w:p>
    <w:p w:rsidR="00636C6F" w:rsidRPr="001D47F1" w:rsidRDefault="00636C6F" w:rsidP="001D47F1">
      <w:pPr>
        <w:spacing w:after="0" w:line="240" w:lineRule="auto"/>
        <w:ind w:left="-426" w:right="-710"/>
        <w:jc w:val="both"/>
        <w:rPr>
          <w:rFonts w:ascii="Arial" w:hAnsi="Arial" w:cs="Arial"/>
          <w:color w:val="000000"/>
          <w:sz w:val="20"/>
          <w:szCs w:val="20"/>
        </w:rPr>
      </w:pPr>
      <w:r w:rsidRPr="001D47F1">
        <w:rPr>
          <w:rFonts w:ascii="Arial" w:hAnsi="Arial" w:cs="Arial"/>
          <w:b/>
          <w:bCs/>
          <w:color w:val="000000"/>
          <w:sz w:val="20"/>
          <w:szCs w:val="20"/>
        </w:rPr>
        <w:t>N.B</w:t>
      </w:r>
      <w:r w:rsidRPr="001D47F1">
        <w:rPr>
          <w:rFonts w:ascii="Arial" w:hAnsi="Arial" w:cs="Arial"/>
          <w:color w:val="000000"/>
          <w:sz w:val="20"/>
          <w:szCs w:val="20"/>
        </w:rPr>
        <w:t>. Nel caso di più soci (es. 3 o 4) con la medesima percentuale di quote o azioni del capitale sociale della società interessata, non è richiesta alcuna documentazione relativa al socio di maggioranza.</w:t>
      </w:r>
    </w:p>
    <w:p w:rsidR="00636C6F" w:rsidRPr="001D47F1" w:rsidRDefault="00636C6F" w:rsidP="001D47F1">
      <w:pPr>
        <w:spacing w:line="240" w:lineRule="auto"/>
        <w:ind w:left="-426" w:right="-710"/>
        <w:jc w:val="both"/>
        <w:rPr>
          <w:rFonts w:ascii="Arial" w:hAnsi="Arial" w:cs="Arial"/>
          <w:color w:val="000000"/>
          <w:sz w:val="20"/>
          <w:szCs w:val="20"/>
        </w:rPr>
      </w:pPr>
      <w:r w:rsidRPr="00A23116">
        <w:rPr>
          <w:rFonts w:ascii="Arial" w:hAnsi="Arial" w:cs="Arial"/>
          <w:b/>
          <w:bCs/>
          <w:color w:val="000000"/>
        </w:rPr>
        <w:t>Variazioni degli organi societari</w:t>
      </w:r>
      <w:r w:rsidRPr="001D47F1">
        <w:rPr>
          <w:rFonts w:ascii="Arial" w:hAnsi="Arial" w:cs="Arial"/>
          <w:b/>
          <w:bCs/>
          <w:color w:val="000000"/>
          <w:sz w:val="20"/>
          <w:szCs w:val="20"/>
        </w:rPr>
        <w:t xml:space="preserve"> -</w:t>
      </w:r>
      <w:r w:rsidRPr="001D47F1">
        <w:rPr>
          <w:rFonts w:ascii="Arial" w:hAnsi="Arial" w:cs="Arial"/>
          <w:color w:val="000000"/>
          <w:sz w:val="20"/>
          <w:szCs w:val="20"/>
        </w:rPr>
        <w:t xml:space="preserve"> 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:rsidR="00636C6F" w:rsidRPr="001D47F1" w:rsidRDefault="00636C6F" w:rsidP="001D47F1">
      <w:pPr>
        <w:spacing w:line="240" w:lineRule="auto"/>
        <w:ind w:left="-426" w:right="-710"/>
        <w:jc w:val="both"/>
        <w:rPr>
          <w:rFonts w:ascii="Arial" w:hAnsi="Arial" w:cs="Arial"/>
          <w:color w:val="000000"/>
          <w:sz w:val="20"/>
          <w:szCs w:val="20"/>
        </w:rPr>
      </w:pPr>
      <w:r w:rsidRPr="001D47F1">
        <w:rPr>
          <w:rFonts w:ascii="Arial" w:hAnsi="Arial" w:cs="Arial"/>
          <w:color w:val="000000"/>
          <w:sz w:val="20"/>
          <w:szCs w:val="20"/>
        </w:rPr>
        <w:t>La violazione di tale obbligo è punita con la sanzione amministrativa pecuniaria (da 20.000 a 60.000 Euro) di cui all'art. 86, comma 4 del D. Lgs. 159/2011.</w:t>
      </w:r>
    </w:p>
    <w:p w:rsidR="00636C6F" w:rsidRPr="005479EF" w:rsidRDefault="00636C6F" w:rsidP="005479E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jc w:val="both"/>
        <w:textAlignment w:val="baseline"/>
        <w:rPr>
          <w:rFonts w:ascii="Arial" w:hAnsi="Arial" w:cs="Arial"/>
          <w:color w:val="000000"/>
          <w:sz w:val="20"/>
          <w:szCs w:val="20"/>
          <w:lang w:eastAsia="en-US"/>
        </w:rPr>
      </w:pPr>
      <w:r w:rsidRPr="005D14D6">
        <w:rPr>
          <w:rFonts w:ascii="Arial" w:hAnsi="Arial" w:cs="Arial"/>
          <w:b/>
          <w:bCs/>
          <w:color w:val="000000"/>
          <w:sz w:val="22"/>
          <w:szCs w:val="22"/>
          <w:highlight w:val="yellow"/>
          <w:lang w:eastAsia="en-US"/>
        </w:rPr>
        <w:t>Nel caso di documentazione incompleta</w:t>
      </w:r>
      <w:r w:rsidRPr="001D47F1">
        <w:rPr>
          <w:rFonts w:ascii="Arial" w:hAnsi="Arial" w:cs="Arial"/>
          <w:color w:val="000000"/>
          <w:sz w:val="20"/>
          <w:szCs w:val="20"/>
          <w:lang w:eastAsia="en-US"/>
        </w:rPr>
        <w:t xml:space="preserve"> (es. dichiarazioni sostitutive prive di tutti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i </w:t>
      </w:r>
      <w:r w:rsidRPr="001D47F1">
        <w:rPr>
          <w:rFonts w:ascii="Arial" w:hAnsi="Arial" w:cs="Arial"/>
          <w:color w:val="000000"/>
          <w:sz w:val="20"/>
          <w:szCs w:val="20"/>
          <w:lang w:eastAsia="en-US"/>
        </w:rPr>
        <w:t>soggetti di cui all’ art. 85 del D.Lgs. 159/2011)  l’istruttoria non potrà considerarsi avviata e quindi non potranno decorrere i termini previsti dall’ art. 92, commi 3 e 4 del D.Lgs 159/2011.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.</w:t>
      </w:r>
    </w:p>
    <w:sectPr w:rsidR="00636C6F" w:rsidRPr="005479EF" w:rsidSect="00FA2F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6F3" w:rsidRDefault="006B26F3" w:rsidP="002605B0">
      <w:pPr>
        <w:spacing w:after="0" w:line="240" w:lineRule="auto"/>
      </w:pPr>
      <w:r>
        <w:separator/>
      </w:r>
    </w:p>
  </w:endnote>
  <w:endnote w:type="continuationSeparator" w:id="0">
    <w:p w:rsidR="006B26F3" w:rsidRDefault="006B26F3" w:rsidP="0026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6F3" w:rsidRDefault="006B26F3" w:rsidP="002605B0">
      <w:pPr>
        <w:spacing w:after="0" w:line="240" w:lineRule="auto"/>
      </w:pPr>
      <w:r>
        <w:separator/>
      </w:r>
    </w:p>
  </w:footnote>
  <w:footnote w:type="continuationSeparator" w:id="0">
    <w:p w:rsidR="006B26F3" w:rsidRDefault="006B26F3" w:rsidP="00260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B0"/>
    <w:rsid w:val="00025DB6"/>
    <w:rsid w:val="00032282"/>
    <w:rsid w:val="0005500D"/>
    <w:rsid w:val="0006050E"/>
    <w:rsid w:val="00087677"/>
    <w:rsid w:val="000B7DB7"/>
    <w:rsid w:val="000C2633"/>
    <w:rsid w:val="000C7022"/>
    <w:rsid w:val="00114491"/>
    <w:rsid w:val="00121B49"/>
    <w:rsid w:val="00187269"/>
    <w:rsid w:val="001D47F1"/>
    <w:rsid w:val="001E6060"/>
    <w:rsid w:val="001E6942"/>
    <w:rsid w:val="001F0CCF"/>
    <w:rsid w:val="001F43DC"/>
    <w:rsid w:val="00216B76"/>
    <w:rsid w:val="00225FB7"/>
    <w:rsid w:val="0024363B"/>
    <w:rsid w:val="002605B0"/>
    <w:rsid w:val="00275B89"/>
    <w:rsid w:val="002F43D0"/>
    <w:rsid w:val="00333DAA"/>
    <w:rsid w:val="00336E48"/>
    <w:rsid w:val="00337C80"/>
    <w:rsid w:val="00345DE3"/>
    <w:rsid w:val="00353ED3"/>
    <w:rsid w:val="003666D5"/>
    <w:rsid w:val="003860A2"/>
    <w:rsid w:val="00393CFB"/>
    <w:rsid w:val="003B4F5D"/>
    <w:rsid w:val="003F7E33"/>
    <w:rsid w:val="00435711"/>
    <w:rsid w:val="004604FA"/>
    <w:rsid w:val="00514CE1"/>
    <w:rsid w:val="005479EF"/>
    <w:rsid w:val="0056333F"/>
    <w:rsid w:val="00587A61"/>
    <w:rsid w:val="0059583C"/>
    <w:rsid w:val="00595CBA"/>
    <w:rsid w:val="005D14D6"/>
    <w:rsid w:val="005F1044"/>
    <w:rsid w:val="006268AF"/>
    <w:rsid w:val="00636C6F"/>
    <w:rsid w:val="0067260A"/>
    <w:rsid w:val="00685D1A"/>
    <w:rsid w:val="006B26F3"/>
    <w:rsid w:val="006E5115"/>
    <w:rsid w:val="00711D21"/>
    <w:rsid w:val="007174EE"/>
    <w:rsid w:val="00737515"/>
    <w:rsid w:val="007D34D7"/>
    <w:rsid w:val="007E6274"/>
    <w:rsid w:val="007F08AC"/>
    <w:rsid w:val="007F1835"/>
    <w:rsid w:val="00802E46"/>
    <w:rsid w:val="00831D7B"/>
    <w:rsid w:val="00841A95"/>
    <w:rsid w:val="00864DCE"/>
    <w:rsid w:val="00883B85"/>
    <w:rsid w:val="008A65F7"/>
    <w:rsid w:val="008F23DE"/>
    <w:rsid w:val="00910969"/>
    <w:rsid w:val="00976DA7"/>
    <w:rsid w:val="009D0374"/>
    <w:rsid w:val="009E0080"/>
    <w:rsid w:val="00A23116"/>
    <w:rsid w:val="00A24C70"/>
    <w:rsid w:val="00A26C39"/>
    <w:rsid w:val="00A4024D"/>
    <w:rsid w:val="00A663C9"/>
    <w:rsid w:val="00AB6776"/>
    <w:rsid w:val="00AE3315"/>
    <w:rsid w:val="00B03337"/>
    <w:rsid w:val="00B03480"/>
    <w:rsid w:val="00B52A9F"/>
    <w:rsid w:val="00B73969"/>
    <w:rsid w:val="00BC67A1"/>
    <w:rsid w:val="00C239AC"/>
    <w:rsid w:val="00C254F2"/>
    <w:rsid w:val="00C37C8F"/>
    <w:rsid w:val="00C4075C"/>
    <w:rsid w:val="00C57A85"/>
    <w:rsid w:val="00C700F9"/>
    <w:rsid w:val="00C8020F"/>
    <w:rsid w:val="00C80BC9"/>
    <w:rsid w:val="00C84A58"/>
    <w:rsid w:val="00C87B8D"/>
    <w:rsid w:val="00CC5268"/>
    <w:rsid w:val="00D03958"/>
    <w:rsid w:val="00D238A2"/>
    <w:rsid w:val="00D80FD6"/>
    <w:rsid w:val="00D90F24"/>
    <w:rsid w:val="00D964CE"/>
    <w:rsid w:val="00DA3AE1"/>
    <w:rsid w:val="00E05AA6"/>
    <w:rsid w:val="00E31B17"/>
    <w:rsid w:val="00E57410"/>
    <w:rsid w:val="00EA4E29"/>
    <w:rsid w:val="00EB325B"/>
    <w:rsid w:val="00F36F33"/>
    <w:rsid w:val="00F651FB"/>
    <w:rsid w:val="00FA2FCF"/>
    <w:rsid w:val="00FB167C"/>
    <w:rsid w:val="00FF404C"/>
    <w:rsid w:val="00F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AAE6985-E65A-4572-8107-F75E80A2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05B0"/>
    <w:rPr>
      <w:lang w:eastAsia="en-US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2605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605B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605B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26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605B0"/>
    <w:rPr>
      <w:rFonts w:ascii="Tahoma" w:hAnsi="Tahoma" w:cs="Tahoma"/>
      <w:sz w:val="16"/>
      <w:szCs w:val="16"/>
    </w:rPr>
  </w:style>
  <w:style w:type="character" w:customStyle="1" w:styleId="pagcss21">
    <w:name w:val="pag____css_21"/>
    <w:basedOn w:val="Carpredefinitoparagrafo"/>
    <w:uiPriority w:val="99"/>
    <w:rsid w:val="00F651FB"/>
    <w:rPr>
      <w:rFonts w:ascii="Times New Roman" w:hAnsi="Times New Roman" w:cs="Times New Roman"/>
      <w:b/>
      <w:bCs/>
    </w:rPr>
  </w:style>
  <w:style w:type="character" w:customStyle="1" w:styleId="pagcss31">
    <w:name w:val="pag____css_31"/>
    <w:basedOn w:val="Carpredefinitoparagrafo"/>
    <w:uiPriority w:val="99"/>
    <w:rsid w:val="00F651FB"/>
    <w:rPr>
      <w:rFonts w:ascii="Times New Roman" w:hAnsi="Times New Roman" w:cs="Times New Roman"/>
      <w:u w:val="single"/>
    </w:rPr>
  </w:style>
  <w:style w:type="character" w:styleId="AcronimoHTML">
    <w:name w:val="HTML Acronym"/>
    <w:basedOn w:val="Carpredefinitoparagrafo"/>
    <w:uiPriority w:val="99"/>
    <w:semiHidden/>
    <w:rsid w:val="00F651FB"/>
    <w:rPr>
      <w:rFonts w:cs="Times New Roman"/>
    </w:rPr>
  </w:style>
  <w:style w:type="table" w:styleId="Grigliatabella">
    <w:name w:val="Table Grid"/>
    <w:basedOn w:val="Tabellanormale"/>
    <w:uiPriority w:val="99"/>
    <w:rsid w:val="007F08AC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C4075C"/>
    <w:pPr>
      <w:ind w:left="720"/>
    </w:pPr>
  </w:style>
  <w:style w:type="paragraph" w:styleId="NormaleWeb">
    <w:name w:val="Normal (Web)"/>
    <w:basedOn w:val="Normale"/>
    <w:uiPriority w:val="99"/>
    <w:rsid w:val="00976DA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 CERTIFICATO DI ISCRIZIONE ALLA CAMERA DI COMMERCIO INDUSTRIA ARTIGIANATO AGRICOLTURA</vt:lpstr>
    </vt:vector>
  </TitlesOfParts>
  <Company>Olidata S.p.A.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 CERTIFICATO DI ISCRIZIONE ALLA CAMERA DI COMMERCIO INDUSTRIA ARTIGIANATO AGRICOLTURA</dc:title>
  <dc:subject/>
  <dc:creator>dpp1058356</dc:creator>
  <cp:keywords/>
  <dc:description/>
  <cp:lastModifiedBy>PierLuigi Tilocca</cp:lastModifiedBy>
  <cp:revision>2</cp:revision>
  <dcterms:created xsi:type="dcterms:W3CDTF">2024-12-17T12:33:00Z</dcterms:created>
  <dcterms:modified xsi:type="dcterms:W3CDTF">2024-12-17T12:33:00Z</dcterms:modified>
</cp:coreProperties>
</file>